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D2" w:rsidRDefault="00442CD2">
      <w:pPr>
        <w:rPr>
          <w:rFonts w:ascii="Arial" w:hAnsi="Arial" w:cs="Arial"/>
          <w:b/>
        </w:rPr>
      </w:pPr>
      <w:ins w:id="0" w:author="Eric Brown" w:date="2015-05-15T10:36:00Z">
        <w:r w:rsidRPr="00C41D1E">
          <w:rPr>
            <w:rFonts w:ascii="Arial" w:hAnsi="Arial" w:cs="Arial"/>
            <w:b/>
          </w:rPr>
          <w:t>Vitamin-targeted metabolomics</w:t>
        </w:r>
      </w:ins>
      <w:r>
        <w:rPr>
          <w:rFonts w:ascii="Arial" w:hAnsi="Arial" w:cs="Arial"/>
          <w:b/>
        </w:rPr>
        <w:t xml:space="preserve"> methods</w:t>
      </w:r>
    </w:p>
    <w:p w:rsidR="00442CD2" w:rsidRDefault="00442CD2">
      <w:pPr>
        <w:rPr>
          <w:rFonts w:ascii="Arial" w:hAnsi="Arial" w:cs="Arial"/>
          <w:b/>
        </w:rPr>
      </w:pPr>
    </w:p>
    <w:p w:rsidR="001E0A55" w:rsidRDefault="00442CD2">
      <w:bookmarkStart w:id="1" w:name="_GoBack"/>
      <w:bookmarkEnd w:id="1"/>
      <w:ins w:id="2" w:author="Eric Brown" w:date="2015-05-15T10:36:00Z">
        <w:r w:rsidRPr="00C41D1E">
          <w:rPr>
            <w:rFonts w:ascii="Arial" w:hAnsi="Arial" w:cs="Arial"/>
          </w:rPr>
          <w:t xml:space="preserve">The samples were analyzed by UPLC-MRM/MS on a </w:t>
        </w:r>
        <w:proofErr w:type="spellStart"/>
        <w:r w:rsidRPr="00C41D1E">
          <w:rPr>
            <w:rFonts w:ascii="Arial" w:hAnsi="Arial" w:cs="Arial"/>
          </w:rPr>
          <w:t>Dionex</w:t>
        </w:r>
        <w:proofErr w:type="spellEnd"/>
        <w:r w:rsidRPr="00C41D1E">
          <w:rPr>
            <w:rFonts w:ascii="Arial" w:hAnsi="Arial" w:cs="Arial"/>
          </w:rPr>
          <w:t xml:space="preserve"> </w:t>
        </w:r>
        <w:proofErr w:type="spellStart"/>
        <w:r w:rsidRPr="00C41D1E">
          <w:rPr>
            <w:rFonts w:ascii="Arial" w:hAnsi="Arial" w:cs="Arial"/>
          </w:rPr>
          <w:t>UltiMate</w:t>
        </w:r>
        <w:proofErr w:type="spellEnd"/>
        <w:r w:rsidRPr="00C41D1E">
          <w:rPr>
            <w:rFonts w:ascii="Arial" w:hAnsi="Arial" w:cs="Arial"/>
          </w:rPr>
          <w:t xml:space="preserve"> 3400 RSLC system coupled to an AB </w:t>
        </w:r>
        <w:proofErr w:type="spellStart"/>
        <w:r w:rsidRPr="00C41D1E">
          <w:rPr>
            <w:rFonts w:ascii="Arial" w:hAnsi="Arial" w:cs="Arial"/>
          </w:rPr>
          <w:t>Sciex</w:t>
        </w:r>
        <w:proofErr w:type="spellEnd"/>
        <w:r w:rsidRPr="00C41D1E">
          <w:rPr>
            <w:rFonts w:ascii="Arial" w:hAnsi="Arial" w:cs="Arial"/>
          </w:rPr>
          <w:t xml:space="preserve"> 4000 QTRAP triple-</w:t>
        </w:r>
        <w:proofErr w:type="spellStart"/>
        <w:r w:rsidRPr="00C41D1E">
          <w:rPr>
            <w:rFonts w:ascii="Arial" w:hAnsi="Arial" w:cs="Arial"/>
          </w:rPr>
          <w:t>quadrupole</w:t>
        </w:r>
        <w:proofErr w:type="spellEnd"/>
        <w:r w:rsidRPr="00C41D1E">
          <w:rPr>
            <w:rFonts w:ascii="Arial" w:hAnsi="Arial" w:cs="Arial"/>
          </w:rPr>
          <w:t xml:space="preserve"> mass spectrometer equipped with an electrospray ionization source. The standard substances of vitamin A (retinal, retinol, retinoic acid), B1 (thiamine), B2 (riboflavin), B3 (</w:t>
        </w:r>
        <w:proofErr w:type="spellStart"/>
        <w:r w:rsidRPr="00C41D1E">
          <w:rPr>
            <w:rFonts w:ascii="Arial" w:hAnsi="Arial" w:cs="Arial"/>
          </w:rPr>
          <w:t>niacinamide</w:t>
        </w:r>
        <w:proofErr w:type="spellEnd"/>
        <w:r w:rsidRPr="00C41D1E">
          <w:rPr>
            <w:rFonts w:ascii="Arial" w:hAnsi="Arial" w:cs="Arial"/>
          </w:rPr>
          <w:t>), B6 (</w:t>
        </w:r>
        <w:proofErr w:type="spellStart"/>
        <w:r w:rsidRPr="00C41D1E">
          <w:rPr>
            <w:rFonts w:ascii="Arial" w:hAnsi="Arial" w:cs="Arial"/>
          </w:rPr>
          <w:t>pydidoximine</w:t>
        </w:r>
        <w:proofErr w:type="spellEnd"/>
        <w:r w:rsidRPr="00C41D1E">
          <w:rPr>
            <w:rFonts w:ascii="Arial" w:hAnsi="Arial" w:cs="Arial"/>
          </w:rPr>
          <w:t xml:space="preserve">, pyridoxine, </w:t>
        </w:r>
        <w:proofErr w:type="spellStart"/>
        <w:r w:rsidRPr="00C41D1E">
          <w:rPr>
            <w:rFonts w:ascii="Arial" w:hAnsi="Arial" w:cs="Arial"/>
          </w:rPr>
          <w:t>pyridoxal</w:t>
        </w:r>
        <w:proofErr w:type="spellEnd"/>
        <w:r w:rsidRPr="00C41D1E">
          <w:rPr>
            <w:rFonts w:ascii="Arial" w:hAnsi="Arial" w:cs="Arial"/>
          </w:rPr>
          <w:t xml:space="preserve">, </w:t>
        </w:r>
        <w:proofErr w:type="spellStart"/>
        <w:r w:rsidRPr="00C41D1E">
          <w:rPr>
            <w:rFonts w:ascii="Arial" w:hAnsi="Arial" w:cs="Arial"/>
          </w:rPr>
          <w:t>pyridoxal</w:t>
        </w:r>
        <w:proofErr w:type="spellEnd"/>
        <w:r w:rsidRPr="00C41D1E">
          <w:rPr>
            <w:rFonts w:ascii="Arial" w:hAnsi="Arial" w:cs="Arial"/>
          </w:rPr>
          <w:t>-mono-phosphate), B7 (biotin), B9 (folic acid), D2, D3, E (α-</w:t>
        </w:r>
        <w:proofErr w:type="spellStart"/>
        <w:r w:rsidRPr="00C41D1E">
          <w:rPr>
            <w:rFonts w:ascii="Arial" w:hAnsi="Arial" w:cs="Arial"/>
          </w:rPr>
          <w:t>tocopherol</w:t>
        </w:r>
        <w:proofErr w:type="spellEnd"/>
        <w:r w:rsidRPr="00C41D1E">
          <w:rPr>
            <w:rFonts w:ascii="Arial" w:hAnsi="Arial" w:cs="Arial"/>
          </w:rPr>
          <w:t>, δ-</w:t>
        </w:r>
        <w:proofErr w:type="spellStart"/>
        <w:r w:rsidRPr="00C41D1E">
          <w:rPr>
            <w:rFonts w:ascii="Arial" w:hAnsi="Arial" w:cs="Arial"/>
          </w:rPr>
          <w:t>tocopherol</w:t>
        </w:r>
        <w:proofErr w:type="spellEnd"/>
        <w:r w:rsidRPr="00C41D1E">
          <w:rPr>
            <w:rFonts w:ascii="Arial" w:hAnsi="Arial" w:cs="Arial"/>
          </w:rPr>
          <w:t>, and δ-</w:t>
        </w:r>
        <w:proofErr w:type="spellStart"/>
        <w:r w:rsidRPr="00C41D1E">
          <w:rPr>
            <w:rFonts w:ascii="Arial" w:hAnsi="Arial" w:cs="Arial"/>
          </w:rPr>
          <w:t>tocotrienol</w:t>
        </w:r>
        <w:proofErr w:type="spellEnd"/>
        <w:r w:rsidRPr="00C41D1E">
          <w:rPr>
            <w:rFonts w:ascii="Arial" w:hAnsi="Arial" w:cs="Arial"/>
          </w:rPr>
          <w:t xml:space="preserve">), K1 and K2, were purchased either from Sigma-Aldrich or from Cayman Chemicals Inc. The MRM transitions of individual </w:t>
        </w:r>
        <w:proofErr w:type="spellStart"/>
        <w:r w:rsidRPr="00C41D1E">
          <w:rPr>
            <w:rFonts w:ascii="Arial" w:hAnsi="Arial" w:cs="Arial"/>
          </w:rPr>
          <w:t>analytes</w:t>
        </w:r>
        <w:proofErr w:type="spellEnd"/>
        <w:r w:rsidRPr="00C41D1E">
          <w:rPr>
            <w:rFonts w:ascii="Arial" w:hAnsi="Arial" w:cs="Arial"/>
          </w:rPr>
          <w:t xml:space="preserve"> were optimized by direct infusion of a standard solution of each compound into the MS instrument. Each sample was added with a </w:t>
        </w:r>
        <w:proofErr w:type="spellStart"/>
        <w:r w:rsidRPr="00C41D1E">
          <w:rPr>
            <w:rFonts w:ascii="Arial" w:hAnsi="Arial" w:cs="Arial"/>
          </w:rPr>
          <w:t>methanolic</w:t>
        </w:r>
        <w:proofErr w:type="spellEnd"/>
        <w:r w:rsidRPr="00C41D1E">
          <w:rPr>
            <w:rFonts w:ascii="Arial" w:hAnsi="Arial" w:cs="Arial"/>
          </w:rPr>
          <w:t xml:space="preserve"> BHT (2 mg/mL) solution at a ratio of 15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per mg of the small intestine </w:t>
        </w:r>
        <w:proofErr w:type="spellStart"/>
        <w:r w:rsidRPr="00C41D1E">
          <w:rPr>
            <w:rFonts w:ascii="Arial" w:hAnsi="Arial" w:cs="Arial"/>
          </w:rPr>
          <w:t>digestate</w:t>
        </w:r>
        <w:proofErr w:type="spellEnd"/>
        <w:r w:rsidRPr="00C41D1E">
          <w:rPr>
            <w:rFonts w:ascii="Arial" w:hAnsi="Arial" w:cs="Arial"/>
          </w:rPr>
          <w:t xml:space="preserve">. Vitamins were extracted by homogenizing the samples at a shaking frequency of 30 Hz for 1 min twice using a </w:t>
        </w:r>
        <w:proofErr w:type="spellStart"/>
        <w:r w:rsidRPr="00C41D1E">
          <w:rPr>
            <w:rFonts w:ascii="Arial" w:hAnsi="Arial" w:cs="Arial"/>
          </w:rPr>
          <w:t>Retsch</w:t>
        </w:r>
        <w:proofErr w:type="spellEnd"/>
        <w:r w:rsidRPr="00C41D1E">
          <w:rPr>
            <w:rFonts w:ascii="Arial" w:hAnsi="Arial" w:cs="Arial"/>
          </w:rPr>
          <w:t xml:space="preserve"> MM400 mixer mill and with the aid of two 3-mm stainless steel metal balls, followed by 5-min sonication in an icy water bath. The samples were then centrifuged in a micro-centrifuge at 12,500 rpm and 4</w:t>
        </w:r>
        <w:r w:rsidRPr="00C41D1E">
          <w:rPr>
            <w:rFonts w:ascii="Arial" w:hAnsi="Arial" w:cs="Arial"/>
            <w:vertAlign w:val="superscript"/>
          </w:rPr>
          <w:t>o</w:t>
        </w:r>
        <w:r w:rsidRPr="00C41D1E">
          <w:rPr>
            <w:rFonts w:ascii="Arial" w:hAnsi="Arial" w:cs="Arial"/>
          </w:rPr>
          <w:t xml:space="preserve">C for 10 min.  A 300-μL aliquot of the supernatant was transferred into a 3-mL borosilicate glass test tube and mixed with 300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of water and 900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of hexane. After 1 min vortex mixing, the tubes were centrifuged at 4000 rpm and 10 </w:t>
        </w:r>
        <w:proofErr w:type="spellStart"/>
        <w:r w:rsidRPr="00C41D1E">
          <w:rPr>
            <w:rFonts w:ascii="Arial" w:hAnsi="Arial" w:cs="Arial"/>
            <w:vertAlign w:val="superscript"/>
          </w:rPr>
          <w:t>o</w:t>
        </w:r>
        <w:r w:rsidRPr="00C41D1E">
          <w:rPr>
            <w:rFonts w:ascii="Arial" w:hAnsi="Arial" w:cs="Arial"/>
          </w:rPr>
          <w:t>C</w:t>
        </w:r>
        <w:proofErr w:type="spellEnd"/>
        <w:r w:rsidRPr="00C41D1E">
          <w:rPr>
            <w:rFonts w:ascii="Arial" w:hAnsi="Arial" w:cs="Arial"/>
          </w:rPr>
          <w:t xml:space="preserve"> in a Beckman R22 centrifuge to separate the supernatant organic phase from the lower aqueous phase. The supernatants were carefully pipetted out to another sets of 3-mL test tubes. The fat-soluble vitamins were further extracted from the aqueous phase with 900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of hexane two more times. After liquid-liquid extraction, the pooled organic phase for each sample was dried down in a speed-vacuum concentrator at room temperature. The dried residue was reconstituted in 100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of ethanol. A 20-μL aliquot was injected for quantitation of the fat-soluble vitamins by LC</w:t>
        </w:r>
        <w:proofErr w:type="gramStart"/>
        <w:r w:rsidRPr="00C41D1E">
          <w:rPr>
            <w:rFonts w:ascii="Arial" w:hAnsi="Arial" w:cs="Arial"/>
          </w:rPr>
          <w:t>-(</w:t>
        </w:r>
        <w:proofErr w:type="gramEnd"/>
        <w:r w:rsidRPr="00C41D1E">
          <w:rPr>
            <w:rFonts w:ascii="Arial" w:hAnsi="Arial" w:cs="Arial"/>
          </w:rPr>
          <w:t xml:space="preserve">+)ESI-MRM/MS on Waters BEH C18 (2.1 x 50 mm, 1.7 </w:t>
        </w:r>
        <w:proofErr w:type="spellStart"/>
        <w:r w:rsidRPr="00C41D1E">
          <w:rPr>
            <w:rFonts w:ascii="Arial" w:hAnsi="Arial" w:cs="Arial"/>
          </w:rPr>
          <w:t>μm</w:t>
        </w:r>
        <w:proofErr w:type="spellEnd"/>
        <w:r w:rsidRPr="00C41D1E">
          <w:rPr>
            <w:rFonts w:ascii="Arial" w:hAnsi="Arial" w:cs="Arial"/>
          </w:rPr>
          <w:t>) UPLC column and with 0.1% formic acid in water and acetonitrile as the mobile phase for binary solvent gradient elution. An efficient elution gradient was 50% to 100% B in 10 min. The column temperature was 50</w:t>
        </w:r>
        <w:r w:rsidRPr="00C41D1E">
          <w:rPr>
            <w:rFonts w:ascii="Arial" w:hAnsi="Arial" w:cs="Arial"/>
            <w:vertAlign w:val="superscript"/>
          </w:rPr>
          <w:t>o</w:t>
        </w:r>
        <w:r w:rsidRPr="00C41D1E">
          <w:rPr>
            <w:rFonts w:ascii="Arial" w:hAnsi="Arial" w:cs="Arial"/>
          </w:rPr>
          <w:t xml:space="preserve">C and the flow rate was 300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/min. The aqueous phases were loaded onto reversed-phase polymeric HLB cartridges (60 mg/1mL, Waters Inc.), which have been activated with 1 mL of methanol and equilibrated with 1 mL of 50% methanol before use. Under a 5-inch Hg </w:t>
        </w:r>
        <w:proofErr w:type="spellStart"/>
        <w:r w:rsidRPr="00C41D1E">
          <w:rPr>
            <w:rFonts w:ascii="Arial" w:hAnsi="Arial" w:cs="Arial"/>
          </w:rPr>
          <w:t>vaccum</w:t>
        </w:r>
        <w:proofErr w:type="spellEnd"/>
        <w:r w:rsidRPr="00C41D1E">
          <w:rPr>
            <w:rFonts w:ascii="Arial" w:hAnsi="Arial" w:cs="Arial"/>
          </w:rPr>
          <w:t xml:space="preserve">, the flow-throw fractions were collected and the resins were washed with 1 mL of 50% methanol with the flow-through fractions collected. The pooled flow-through fractions were dried in a nitrogen evaporator at 30 </w:t>
        </w:r>
        <w:proofErr w:type="spellStart"/>
        <w:r w:rsidRPr="00C41D1E">
          <w:rPr>
            <w:rFonts w:ascii="Arial" w:hAnsi="Arial" w:cs="Arial"/>
            <w:vertAlign w:val="superscript"/>
          </w:rPr>
          <w:t>o</w:t>
        </w:r>
        <w:r w:rsidRPr="00C41D1E">
          <w:rPr>
            <w:rFonts w:ascii="Arial" w:hAnsi="Arial" w:cs="Arial"/>
          </w:rPr>
          <w:t>C.</w:t>
        </w:r>
        <w:proofErr w:type="spellEnd"/>
        <w:r w:rsidRPr="00C41D1E">
          <w:rPr>
            <w:rFonts w:ascii="Arial" w:hAnsi="Arial" w:cs="Arial"/>
          </w:rPr>
          <w:t xml:space="preserve"> The residue from each sample was reconstituted in 100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 of 2% methanol. A 20-μL aliquot was injected for quantitation of the water-soluble vitamins by UPLC-MRM/MS with (+) or (-) ESI and on a Waters BEH C18 (2.1 x 150 mm, 1.7 </w:t>
        </w:r>
        <w:proofErr w:type="spellStart"/>
        <w:r w:rsidRPr="00C41D1E">
          <w:rPr>
            <w:rFonts w:ascii="Arial" w:hAnsi="Arial" w:cs="Arial"/>
          </w:rPr>
          <w:t>μm</w:t>
        </w:r>
        <w:proofErr w:type="spellEnd"/>
        <w:r w:rsidRPr="00C41D1E">
          <w:rPr>
            <w:rFonts w:ascii="Arial" w:hAnsi="Arial" w:cs="Arial"/>
          </w:rPr>
          <w:t xml:space="preserve">) UPLC column and using 0.01% formic acid in water and methanol as the mobile phase for binary solvent gradient elution. The efficient elution gradient was 2% B for 0.5 min and 2% to 50% B in 8 min. The column temperature was 30 </w:t>
        </w:r>
        <w:proofErr w:type="spellStart"/>
        <w:r w:rsidRPr="00C41D1E">
          <w:rPr>
            <w:rFonts w:ascii="Arial" w:hAnsi="Arial" w:cs="Arial"/>
            <w:vertAlign w:val="superscript"/>
          </w:rPr>
          <w:t>o</w:t>
        </w:r>
        <w:r w:rsidRPr="00C41D1E">
          <w:rPr>
            <w:rFonts w:ascii="Arial" w:hAnsi="Arial" w:cs="Arial"/>
          </w:rPr>
          <w:t>C</w:t>
        </w:r>
        <w:proofErr w:type="spellEnd"/>
        <w:r w:rsidRPr="00C41D1E">
          <w:rPr>
            <w:rFonts w:ascii="Arial" w:hAnsi="Arial" w:cs="Arial"/>
          </w:rPr>
          <w:t xml:space="preserve"> and the flow rate was 250 </w:t>
        </w:r>
        <w:proofErr w:type="spellStart"/>
        <w:r w:rsidRPr="00C41D1E">
          <w:rPr>
            <w:rFonts w:ascii="Arial" w:hAnsi="Arial" w:cs="Arial"/>
          </w:rPr>
          <w:t>μL</w:t>
        </w:r>
        <w:proofErr w:type="spellEnd"/>
        <w:r w:rsidRPr="00C41D1E">
          <w:rPr>
            <w:rFonts w:ascii="Arial" w:hAnsi="Arial" w:cs="Arial"/>
          </w:rPr>
          <w:t xml:space="preserve">/min. The concentrations of all the detected vitamins were calculated from the standard calibration curves of individual vitamins, which were prepared with the use of their authentic compounds.  </w:t>
        </w:r>
      </w:ins>
    </w:p>
    <w:sectPr w:rsidR="001E0A55" w:rsidSect="00442CD2">
      <w:pgSz w:w="12240" w:h="15840"/>
      <w:pgMar w:top="1440" w:right="1418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revisionView w:markup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D2"/>
    <w:rsid w:val="001E0A55"/>
    <w:rsid w:val="00442CD2"/>
    <w:rsid w:val="0087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DED2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510</Words>
  <Characters>2907</Characters>
  <Application>Microsoft Macintosh Word</Application>
  <DocSecurity>0</DocSecurity>
  <Lines>24</Lines>
  <Paragraphs>6</Paragraphs>
  <ScaleCrop>false</ScaleCrop>
  <Company>University of British Columbia</Company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Brown</dc:creator>
  <cp:keywords/>
  <dc:description/>
  <cp:lastModifiedBy>Eric Brown</cp:lastModifiedBy>
  <cp:revision>1</cp:revision>
  <dcterms:created xsi:type="dcterms:W3CDTF">2015-06-08T20:52:00Z</dcterms:created>
  <dcterms:modified xsi:type="dcterms:W3CDTF">2015-06-08T20:55:00Z</dcterms:modified>
</cp:coreProperties>
</file>